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FF471" w14:textId="7581F09D"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Pr="00755D9E" w:rsidRDefault="00233816" w:rsidP="00996110">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0" w:name="OLE_LINK5"/>
      <w:bookmarkStart w:id="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0"/>
      <w:bookmarkEnd w:id="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2" w:name="OLE_LINK6"/>
      <w:bookmarkStart w:id="3"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2"/>
    <w:bookmarkEnd w:id="3"/>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provided it is negotiated on an arms length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4" w:name="OLE_LINK8"/>
      <w:bookmarkStart w:id="5"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4"/>
      <w:bookmarkEnd w:id="5"/>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6" w:name="OLE_LINK3"/>
      <w:bookmarkStart w:id="7"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6"/>
      <w:bookmarkEnd w:id="7"/>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lastRenderedPageBreak/>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lastRenderedPageBreak/>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00512253" w:rsidRPr="009B33DC">
        <w:rPr>
          <w:rFonts w:ascii="Arial" w:hAnsi="Arial" w:cs="Arial"/>
          <w:i/>
          <w:sz w:val="22"/>
          <w:szCs w:val="22"/>
          <w:vertAlign w:val="subscript"/>
        </w:rPr>
        <w:t>t</w:t>
      </w:r>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00512253" w:rsidRPr="0091776A">
        <w:rPr>
          <w:rFonts w:ascii="Arial" w:hAnsi="Arial" w:cs="Arial"/>
          <w:i/>
          <w:sz w:val="22"/>
          <w:szCs w:val="22"/>
          <w:vertAlign w:val="subscript"/>
        </w:rPr>
        <w:t>t</w:t>
      </w:r>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lastRenderedPageBreak/>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199F9370"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w:t>
      </w:r>
      <w:r w:rsidR="004E0BD2">
        <w:rPr>
          <w:rFonts w:ascii="Arial" w:hAnsi="Arial" w:cs="Arial"/>
          <w:i/>
          <w:sz w:val="22"/>
          <w:szCs w:val="22"/>
        </w:rPr>
        <w:tab/>
      </w:r>
      <w:r w:rsidRPr="00030187">
        <w:rPr>
          <w:rFonts w:ascii="Arial" w:hAnsi="Arial" w:cs="Arial"/>
          <w:i/>
          <w:sz w:val="22"/>
          <w:szCs w:val="22"/>
        </w:rPr>
        <w:t xml:space="preserve">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196F6EE3" w:rsidR="00892EF0" w:rsidRDefault="004E0BD2" w:rsidP="00123189">
      <w:pPr>
        <w:numPr>
          <w:ilvl w:val="0"/>
          <w:numId w:val="2"/>
        </w:numPr>
        <w:tabs>
          <w:tab w:val="num" w:pos="1276"/>
        </w:tabs>
        <w:spacing w:before="120"/>
        <w:jc w:val="both"/>
        <w:rPr>
          <w:rFonts w:ascii="Arial" w:hAnsi="Arial" w:cs="Arial"/>
          <w:sz w:val="22"/>
          <w:szCs w:val="22"/>
        </w:rPr>
      </w:pPr>
      <w:r>
        <w:rPr>
          <w:rFonts w:ascii="Arial" w:hAnsi="Arial" w:cs="Arial"/>
          <w:i/>
          <w:sz w:val="22"/>
          <w:szCs w:val="22"/>
        </w:rPr>
        <w:tab/>
      </w:r>
      <w:r w:rsidR="00892EF0" w:rsidRPr="00030187">
        <w:rPr>
          <w:rFonts w:ascii="Arial" w:hAnsi="Arial" w:cs="Arial"/>
          <w:i/>
          <w:sz w:val="22"/>
          <w:szCs w:val="22"/>
        </w:rPr>
        <w:t>Wider C</w:t>
      </w:r>
      <w:r w:rsidR="00D8698A">
        <w:rPr>
          <w:rFonts w:ascii="Arial" w:hAnsi="Arial" w:cs="Arial"/>
          <w:i/>
          <w:sz w:val="22"/>
          <w:szCs w:val="22"/>
        </w:rPr>
        <w:t>ancellation Charge</w:t>
      </w:r>
      <w:r w:rsidR="00892EF0"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00892EF0"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00892EF0"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00892EF0" w:rsidRPr="00030187">
        <w:rPr>
          <w:rFonts w:ascii="Arial" w:hAnsi="Arial" w:cs="Arial"/>
          <w:i/>
          <w:sz w:val="22"/>
          <w:szCs w:val="22"/>
          <w:vertAlign w:val="subscript"/>
        </w:rPr>
        <w:t>t</w:t>
      </w:r>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8" w:name="_DV_M343"/>
      <w:bookmarkStart w:id="9" w:name="_DV_M344"/>
      <w:bookmarkStart w:id="10" w:name="_DV_M345"/>
      <w:bookmarkEnd w:id="8"/>
      <w:bookmarkEnd w:id="9"/>
      <w:bookmarkEnd w:id="10"/>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lastRenderedPageBreak/>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1" w:name="OLE_LINK1"/>
      <w:bookmarkStart w:id="12"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11"/>
      <w:bookmarkEnd w:id="12"/>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13" w:name="OLE_LINK14"/>
      <w:bookmarkStart w:id="14" w:name="OLE_LINK15"/>
      <w:r w:rsidR="00455E34">
        <w:rPr>
          <w:rFonts w:ascii="Arial" w:hAnsi="Arial" w:cs="Arial"/>
          <w:b/>
          <w:sz w:val="22"/>
          <w:szCs w:val="22"/>
        </w:rPr>
        <w:t>Cancellation Charge Statement</w:t>
      </w:r>
      <w:bookmarkEnd w:id="13"/>
      <w:bookmarkEnd w:id="14"/>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lastRenderedPageBreak/>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43B8EF78"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sidRPr="00283189">
        <w:rPr>
          <w:rFonts w:ascii="Arial" w:hAnsi="Arial" w:cs="Arial"/>
          <w:sz w:val="22"/>
          <w:szCs w:val="22"/>
        </w:rPr>
        <w:t xml:space="preserve">, </w:t>
      </w:r>
      <w:ins w:id="15" w:author="Paul Mott [NESO]" w:date="2025-08-31T19:15:00Z" w16du:dateUtc="2025-08-31T18:15:00Z">
        <w:r w:rsidR="00EA344B" w:rsidRPr="00283189">
          <w:rPr>
            <w:rFonts w:ascii="Arial" w:hAnsi="Arial" w:cs="Arial"/>
            <w:b/>
            <w:sz w:val="22"/>
            <w:szCs w:val="22"/>
          </w:rPr>
          <w:t>Fixed Attributable Works Cancellation Charge</w:t>
        </w:r>
        <w:r w:rsidR="00EA344B" w:rsidRPr="2036A6DF" w:rsidDel="00F055FE">
          <w:rPr>
            <w:rFonts w:ascii="Arial" w:hAnsi="Arial" w:cs="Arial"/>
            <w:b/>
            <w:bCs/>
            <w:sz w:val="22"/>
            <w:szCs w:val="22"/>
          </w:rPr>
          <w:t xml:space="preserve"> </w:t>
        </w:r>
      </w:ins>
      <w:del w:id="16" w:author="Paul Mott [NESO]" w:date="2025-08-31T19:15:00Z" w16du:dateUtc="2025-08-31T18:15:00Z">
        <w:r w:rsidR="00C37B28" w:rsidRPr="00B87597" w:rsidDel="00EA344B">
          <w:rPr>
            <w:rFonts w:ascii="Arial" w:hAnsi="Arial" w:cs="Arial"/>
            <w:b/>
            <w:sz w:val="22"/>
            <w:szCs w:val="22"/>
          </w:rPr>
          <w:delText>Attributable Works Amount</w:delText>
        </w:r>
        <w:r w:rsidR="00C37B28" w:rsidDel="00EA344B">
          <w:rPr>
            <w:rFonts w:ascii="Arial" w:hAnsi="Arial" w:cs="Arial"/>
            <w:sz w:val="22"/>
            <w:szCs w:val="22"/>
          </w:rPr>
          <w:delText xml:space="preserve"> </w:delText>
        </w:r>
      </w:del>
      <w:r w:rsidR="00C37B28">
        <w:rPr>
          <w:rFonts w:ascii="Arial" w:hAnsi="Arial" w:cs="Arial"/>
          <w:sz w:val="22"/>
          <w:szCs w:val="22"/>
        </w:rPr>
        <w:t xml:space="preserve">and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and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ins w:id="17" w:author="Paul Mott [NESO]" w:date="2025-08-31T19:16:00Z" w16du:dateUtc="2025-08-31T18:16:00Z">
        <w:r w:rsidR="00C15A94" w:rsidRPr="00C15A94">
          <w:rPr>
            <w:rFonts w:ascii="Arial" w:hAnsi="Arial" w:cs="Arial"/>
            <w:sz w:val="22"/>
            <w:szCs w:val="22"/>
          </w:rPr>
          <w:t xml:space="preserve"> </w:t>
        </w:r>
        <w:r w:rsidR="00C15A94" w:rsidRPr="00541572">
          <w:rPr>
            <w:rFonts w:ascii="Arial" w:hAnsi="Arial" w:cs="Arial"/>
            <w:sz w:val="22"/>
            <w:szCs w:val="22"/>
          </w:rPr>
          <w:t>For the avoidance of doubt,</w:t>
        </w:r>
        <w:r w:rsidR="00C15A94" w:rsidRPr="2036A6DF">
          <w:rPr>
            <w:rFonts w:ascii="Arial" w:hAnsi="Arial" w:cs="Arial"/>
            <w:b/>
            <w:bCs/>
            <w:sz w:val="22"/>
            <w:szCs w:val="22"/>
          </w:rPr>
          <w:t xml:space="preserve"> </w:t>
        </w:r>
        <w:r w:rsidR="00C15A94" w:rsidRPr="2036A6DF">
          <w:rPr>
            <w:rFonts w:ascii="Arial" w:hAnsi="Arial" w:cs="Arial"/>
            <w:sz w:val="22"/>
            <w:szCs w:val="22"/>
          </w:rPr>
          <w:t xml:space="preserve">where the </w:t>
        </w:r>
        <w:r w:rsidR="00C15A94" w:rsidRPr="2036A6DF">
          <w:rPr>
            <w:rFonts w:ascii="Arial" w:hAnsi="Arial" w:cs="Arial"/>
            <w:b/>
            <w:bCs/>
            <w:sz w:val="22"/>
            <w:szCs w:val="22"/>
          </w:rPr>
          <w:t>User</w:t>
        </w:r>
        <w:r w:rsidR="00C15A94" w:rsidRPr="2036A6DF">
          <w:rPr>
            <w:rFonts w:ascii="Arial" w:hAnsi="Arial" w:cs="Arial"/>
            <w:sz w:val="22"/>
            <w:szCs w:val="22"/>
          </w:rPr>
          <w:t xml:space="preserve"> has elected for the</w:t>
        </w:r>
        <w:r w:rsidR="00C15A94" w:rsidRPr="2036A6DF">
          <w:rPr>
            <w:rFonts w:ascii="Arial" w:hAnsi="Arial" w:cs="Arial"/>
            <w:b/>
            <w:bCs/>
            <w:sz w:val="22"/>
            <w:szCs w:val="22"/>
          </w:rPr>
          <w:t xml:space="preserve"> Fixed </w:t>
        </w:r>
        <w:r w:rsidR="00C15A94" w:rsidRPr="00921A5F">
          <w:rPr>
            <w:rFonts w:ascii="Arial" w:hAnsi="Arial" w:cs="Arial"/>
            <w:b/>
            <w:bCs/>
            <w:sz w:val="22"/>
            <w:szCs w:val="22"/>
          </w:rPr>
          <w:t xml:space="preserve">Attributable Works Cancellation Charge </w:t>
        </w:r>
        <w:r w:rsidR="00C15A94" w:rsidRPr="00921A5F">
          <w:rPr>
            <w:rFonts w:ascii="Arial" w:hAnsi="Arial" w:cs="Arial"/>
            <w:sz w:val="22"/>
            <w:szCs w:val="22"/>
          </w:rPr>
          <w:t xml:space="preserve">and </w:t>
        </w:r>
        <w:r w:rsidR="00C15A94" w:rsidRPr="00921A5F">
          <w:rPr>
            <w:rFonts w:ascii="Arial" w:hAnsi="Arial" w:cs="Arial"/>
            <w:b/>
            <w:bCs/>
            <w:sz w:val="22"/>
            <w:szCs w:val="22"/>
          </w:rPr>
          <w:t>Construction Works</w:t>
        </w:r>
        <w:r w:rsidR="00C15A94" w:rsidRPr="00921A5F">
          <w:rPr>
            <w:rFonts w:ascii="Arial" w:hAnsi="Arial" w:cs="Arial"/>
            <w:sz w:val="22"/>
            <w:szCs w:val="22"/>
          </w:rPr>
          <w:t xml:space="preserve"> relating to that charge are subsequently designated as</w:t>
        </w:r>
        <w:r w:rsidR="00C15A94" w:rsidRPr="00921A5F">
          <w:rPr>
            <w:rFonts w:ascii="Arial" w:hAnsi="Arial" w:cs="Arial"/>
            <w:b/>
            <w:bCs/>
            <w:sz w:val="22"/>
            <w:szCs w:val="22"/>
          </w:rPr>
          <w:t xml:space="preserve"> Excepted Works</w:t>
        </w:r>
        <w:r w:rsidR="003B33BF" w:rsidRPr="00921A5F">
          <w:rPr>
            <w:rFonts w:ascii="Arial" w:hAnsi="Arial" w:cs="Arial"/>
            <w:b/>
            <w:bCs/>
            <w:sz w:val="22"/>
            <w:szCs w:val="22"/>
          </w:rPr>
          <w:t xml:space="preserve"> </w:t>
        </w:r>
        <w:r w:rsidR="003B33BF" w:rsidRPr="00921A5F">
          <w:rPr>
            <w:rFonts w:ascii="Arial" w:hAnsi="Arial" w:cs="Arial"/>
            <w:sz w:val="22"/>
            <w:szCs w:val="22"/>
          </w:rPr>
          <w:t xml:space="preserve">an adjustment will be made to the </w:t>
        </w:r>
        <w:r w:rsidR="003B33BF" w:rsidRPr="00921A5F">
          <w:rPr>
            <w:rFonts w:ascii="Arial" w:hAnsi="Arial" w:cs="Arial"/>
            <w:b/>
            <w:bCs/>
            <w:sz w:val="22"/>
            <w:szCs w:val="22"/>
          </w:rPr>
          <w:t>Fixed Attributable Works Cancellation Charge</w:t>
        </w:r>
        <w:r w:rsidR="003B33BF" w:rsidRPr="00921A5F">
          <w:rPr>
            <w:rFonts w:ascii="Arial" w:hAnsi="Arial" w:cs="Arial"/>
            <w:sz w:val="22"/>
            <w:szCs w:val="22"/>
          </w:rPr>
          <w:t xml:space="preserve"> to remove the cost of the </w:t>
        </w:r>
        <w:r w:rsidR="003B33BF" w:rsidRPr="00921A5F">
          <w:rPr>
            <w:rFonts w:ascii="Arial" w:hAnsi="Arial" w:cs="Arial"/>
            <w:b/>
            <w:bCs/>
            <w:sz w:val="22"/>
            <w:szCs w:val="22"/>
          </w:rPr>
          <w:t xml:space="preserve">Excepted Works </w:t>
        </w:r>
        <w:r w:rsidR="003B33BF" w:rsidRPr="00921A5F">
          <w:rPr>
            <w:rFonts w:ascii="Arial" w:hAnsi="Arial" w:cs="Arial"/>
            <w:sz w:val="22"/>
            <w:szCs w:val="22"/>
          </w:rPr>
          <w:t xml:space="preserve">from the </w:t>
        </w:r>
        <w:r w:rsidR="003B33BF" w:rsidRPr="00921A5F">
          <w:rPr>
            <w:rFonts w:ascii="Arial" w:hAnsi="Arial" w:cs="Arial"/>
            <w:b/>
            <w:bCs/>
            <w:sz w:val="22"/>
            <w:szCs w:val="22"/>
          </w:rPr>
          <w:t>Fixed Attributable Works Cancell</w:t>
        </w:r>
        <w:r w:rsidR="003B33BF" w:rsidRPr="2036A6DF">
          <w:rPr>
            <w:rFonts w:ascii="Arial" w:hAnsi="Arial" w:cs="Arial"/>
            <w:b/>
            <w:bCs/>
            <w:sz w:val="22"/>
            <w:szCs w:val="22"/>
          </w:rPr>
          <w:t>ation Charge</w:t>
        </w:r>
      </w:ins>
      <w:ins w:id="18" w:author="Kat Higby [NESO]" w:date="2025-09-12T10:29:00Z" w16du:dateUtc="2025-09-12T09:29:00Z">
        <w:r w:rsidR="00917387">
          <w:rPr>
            <w:rFonts w:ascii="Arial" w:hAnsi="Arial" w:cs="Arial"/>
            <w:b/>
            <w:bCs/>
            <w:sz w:val="22"/>
            <w:szCs w:val="22"/>
          </w:rPr>
          <w:t>.</w:t>
        </w:r>
      </w:ins>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664C1671"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w:t>
      </w:r>
      <w:ins w:id="19" w:author="Kat Higby [NESO]" w:date="2025-09-09T15:27:00Z" w16du:dateUtc="2025-09-09T14:27:00Z">
        <w:r w:rsidR="007B7A7D">
          <w:rPr>
            <w:rFonts w:ascii="Arial Bold" w:hAnsi="Arial Bold" w:cs="Arial"/>
            <w:b/>
            <w:sz w:val="22"/>
            <w:szCs w:val="22"/>
          </w:rPr>
          <w:t>3</w:t>
        </w:r>
      </w:ins>
      <w:del w:id="20" w:author="Kat Higby [NESO]" w:date="2025-09-09T15:27:00Z" w16du:dateUtc="2025-09-09T14:27:00Z">
        <w:r w:rsidRPr="003C6BEA" w:rsidDel="007B7A7D">
          <w:rPr>
            <w:rFonts w:ascii="Arial Bold" w:hAnsi="Arial Bold" w:cs="Arial"/>
            <w:b/>
            <w:sz w:val="22"/>
            <w:szCs w:val="22"/>
          </w:rPr>
          <w:delText>2.2</w:delText>
        </w:r>
      </w:del>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lastRenderedPageBreak/>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21" w:name="OLE_LINK16"/>
      <w:bookmarkStart w:id="22"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21"/>
    <w:bookmarkEnd w:id="22"/>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shd w:val="clear" w:color="auto" w:fill="auto"/>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shd w:val="clear" w:color="auto" w:fill="auto"/>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shd w:val="clear" w:color="auto" w:fill="auto"/>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shd w:val="clear" w:color="auto" w:fill="auto"/>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shd w:val="clear" w:color="auto" w:fill="auto"/>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shd w:val="clear" w:color="auto" w:fill="auto"/>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shd w:val="clear" w:color="auto" w:fill="auto"/>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shd w:val="clear" w:color="auto" w:fill="auto"/>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1D5B655A"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w:t>
      </w:r>
      <w:r w:rsidR="000F2D99">
        <w:rPr>
          <w:rFonts w:ascii="Arial" w:hAnsi="Arial" w:cs="Arial"/>
          <w:sz w:val="22"/>
          <w:szCs w:val="22"/>
        </w:rPr>
        <w:t xml:space="preserve">calendar </w:t>
      </w:r>
      <w:r w:rsidR="00367E83" w:rsidRPr="00030187">
        <w:rPr>
          <w:rFonts w:ascii="Arial" w:hAnsi="Arial" w:cs="Arial"/>
          <w:sz w:val="22"/>
          <w:szCs w:val="22"/>
        </w:rPr>
        <w:t xml:space="preserve">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w:t>
      </w:r>
      <w:r w:rsidRPr="00123189">
        <w:rPr>
          <w:rFonts w:ascii="Arial" w:hAnsi="Arial" w:cs="Arial"/>
          <w:b/>
          <w:bCs/>
          <w:sz w:val="22"/>
          <w:szCs w:val="22"/>
        </w:rPr>
        <w:t>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 xml:space="preserve">Where the </w:t>
      </w:r>
      <w:r w:rsidRPr="00123189">
        <w:rPr>
          <w:rFonts w:ascii="Arial" w:hAnsi="Arial" w:cs="Arial"/>
          <w:b/>
          <w:bCs/>
          <w:sz w:val="22"/>
          <w:szCs w:val="22"/>
        </w:rPr>
        <w:t>User</w:t>
      </w:r>
      <w:r w:rsidRPr="0086013C">
        <w:rPr>
          <w:rFonts w:ascii="Arial" w:hAnsi="Arial" w:cs="Arial"/>
          <w:sz w:val="22"/>
          <w:szCs w:val="22"/>
        </w:rPr>
        <w:t xml:space="preserve"> provides securities to </w:t>
      </w:r>
      <w:r w:rsidRPr="00123189">
        <w:rPr>
          <w:rFonts w:ascii="Arial" w:hAnsi="Arial" w:cs="Arial"/>
          <w:b/>
          <w:bCs/>
          <w:sz w:val="22"/>
          <w:szCs w:val="22"/>
        </w:rPr>
        <w:t>The Company</w:t>
      </w:r>
      <w:r w:rsidRPr="0086013C">
        <w:rPr>
          <w:rFonts w:ascii="Arial" w:hAnsi="Arial" w:cs="Arial"/>
          <w:sz w:val="22"/>
          <w:szCs w:val="22"/>
        </w:rPr>
        <w:t xml:space="preserve">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084740F" w:rsidR="007773F2" w:rsidRPr="0021515E"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0"/>
          <w:szCs w:val="20"/>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sectPr w:rsidR="007773F2" w:rsidRPr="0021515E" w:rsidSect="00123189">
      <w:footerReference w:type="even" r:id="rId11"/>
      <w:footerReference w:type="default" r:id="rId12"/>
      <w:pgSz w:w="11906" w:h="16838" w:code="9"/>
      <w:pgMar w:top="1440" w:right="1556" w:bottom="1138" w:left="1886" w:header="1138"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AB534" w14:textId="77777777" w:rsidR="00322B85" w:rsidRDefault="00322B85">
      <w:r>
        <w:separator/>
      </w:r>
    </w:p>
  </w:endnote>
  <w:endnote w:type="continuationSeparator" w:id="0">
    <w:p w14:paraId="1330A8AE" w14:textId="77777777" w:rsidR="00322B85" w:rsidRDefault="00322B85">
      <w:r>
        <w:continuationSeparator/>
      </w:r>
    </w:p>
  </w:endnote>
  <w:endnote w:type="continuationNotice" w:id="1">
    <w:p w14:paraId="127A9DF8" w14:textId="77777777" w:rsidR="00322B85" w:rsidRDefault="00322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55710455"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w:t>
    </w:r>
    <w:r w:rsidR="00881E90">
      <w:rPr>
        <w:rFonts w:ascii="Arial" w:hAnsi="Arial" w:cs="Arial"/>
        <w:sz w:val="16"/>
        <w:szCs w:val="16"/>
      </w:rPr>
      <w:t>1</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6BC00C4A"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81E90">
      <w:rPr>
        <w:rFonts w:ascii="Arial" w:hAnsi="Arial" w:cs="Arial"/>
        <w:sz w:val="16"/>
        <w:szCs w:val="16"/>
      </w:rPr>
      <w:t>31 July</w:t>
    </w:r>
    <w:r w:rsidR="00812868">
      <w:rPr>
        <w:rFonts w:ascii="Arial" w:hAnsi="Arial"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A6CC9" w14:textId="77777777" w:rsidR="00322B85" w:rsidRDefault="00322B85">
      <w:r>
        <w:separator/>
      </w:r>
    </w:p>
  </w:footnote>
  <w:footnote w:type="continuationSeparator" w:id="0">
    <w:p w14:paraId="47AB8733" w14:textId="77777777" w:rsidR="00322B85" w:rsidRDefault="00322B85">
      <w:r>
        <w:continuationSeparator/>
      </w:r>
    </w:p>
  </w:footnote>
  <w:footnote w:type="continuationNotice" w:id="1">
    <w:p w14:paraId="1F141BC0" w14:textId="77777777" w:rsidR="00322B85" w:rsidRDefault="00322B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gYcJ04PsZWyZ7/wzEc18n7kc0xKoI0JX2WtkocPXtyjZxKR0d/xRR5R8Rp7elkNdQMkovisFqnJJIbciTrUmw==" w:salt="Y3Hu6uGTx+7dr1aEOI+8Fg=="/>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5303"/>
    <w:rsid w:val="00011029"/>
    <w:rsid w:val="00015A1B"/>
    <w:rsid w:val="0002707C"/>
    <w:rsid w:val="000278E7"/>
    <w:rsid w:val="00030187"/>
    <w:rsid w:val="000334CD"/>
    <w:rsid w:val="00033F2D"/>
    <w:rsid w:val="0004369E"/>
    <w:rsid w:val="00043B3B"/>
    <w:rsid w:val="00054A3B"/>
    <w:rsid w:val="00054E69"/>
    <w:rsid w:val="00061BD3"/>
    <w:rsid w:val="00075824"/>
    <w:rsid w:val="00080E84"/>
    <w:rsid w:val="0008235E"/>
    <w:rsid w:val="000914A7"/>
    <w:rsid w:val="0009531A"/>
    <w:rsid w:val="00095E16"/>
    <w:rsid w:val="000A204A"/>
    <w:rsid w:val="000A25BF"/>
    <w:rsid w:val="000A2CA9"/>
    <w:rsid w:val="000C003F"/>
    <w:rsid w:val="000C20DF"/>
    <w:rsid w:val="000D04E1"/>
    <w:rsid w:val="000D1F2B"/>
    <w:rsid w:val="000D6AF7"/>
    <w:rsid w:val="000F118B"/>
    <w:rsid w:val="000F2370"/>
    <w:rsid w:val="000F2D99"/>
    <w:rsid w:val="000F6A71"/>
    <w:rsid w:val="000F7341"/>
    <w:rsid w:val="00104ABE"/>
    <w:rsid w:val="00105EEE"/>
    <w:rsid w:val="00107EB9"/>
    <w:rsid w:val="00116B58"/>
    <w:rsid w:val="001223AA"/>
    <w:rsid w:val="00123189"/>
    <w:rsid w:val="001253D9"/>
    <w:rsid w:val="00135384"/>
    <w:rsid w:val="00140F97"/>
    <w:rsid w:val="0015157D"/>
    <w:rsid w:val="00154DB6"/>
    <w:rsid w:val="001603D7"/>
    <w:rsid w:val="00160DD1"/>
    <w:rsid w:val="001736E8"/>
    <w:rsid w:val="00175856"/>
    <w:rsid w:val="00177A23"/>
    <w:rsid w:val="00181487"/>
    <w:rsid w:val="00182614"/>
    <w:rsid w:val="00190AFB"/>
    <w:rsid w:val="001925EA"/>
    <w:rsid w:val="00195DA8"/>
    <w:rsid w:val="00197E06"/>
    <w:rsid w:val="001A5FC3"/>
    <w:rsid w:val="001A65AC"/>
    <w:rsid w:val="001B314B"/>
    <w:rsid w:val="001B769A"/>
    <w:rsid w:val="001C58E7"/>
    <w:rsid w:val="001D1F6C"/>
    <w:rsid w:val="001D3FBD"/>
    <w:rsid w:val="001E1406"/>
    <w:rsid w:val="001E50B4"/>
    <w:rsid w:val="001F247B"/>
    <w:rsid w:val="001F60F4"/>
    <w:rsid w:val="0020391D"/>
    <w:rsid w:val="002103E0"/>
    <w:rsid w:val="0021515E"/>
    <w:rsid w:val="00217445"/>
    <w:rsid w:val="00220399"/>
    <w:rsid w:val="00220F3D"/>
    <w:rsid w:val="00224A00"/>
    <w:rsid w:val="00232AF8"/>
    <w:rsid w:val="00233816"/>
    <w:rsid w:val="00233A40"/>
    <w:rsid w:val="0023628B"/>
    <w:rsid w:val="00240A1F"/>
    <w:rsid w:val="0025546D"/>
    <w:rsid w:val="0026109C"/>
    <w:rsid w:val="002702C1"/>
    <w:rsid w:val="002809EF"/>
    <w:rsid w:val="00283189"/>
    <w:rsid w:val="00284888"/>
    <w:rsid w:val="00284C06"/>
    <w:rsid w:val="00294741"/>
    <w:rsid w:val="002A3F77"/>
    <w:rsid w:val="002B0F7E"/>
    <w:rsid w:val="002B0F84"/>
    <w:rsid w:val="002B223C"/>
    <w:rsid w:val="002B3B64"/>
    <w:rsid w:val="002B6B60"/>
    <w:rsid w:val="002B7657"/>
    <w:rsid w:val="002C0279"/>
    <w:rsid w:val="002C5CB2"/>
    <w:rsid w:val="002C7937"/>
    <w:rsid w:val="002D273F"/>
    <w:rsid w:val="002D5FFE"/>
    <w:rsid w:val="002E6C9E"/>
    <w:rsid w:val="002E7E13"/>
    <w:rsid w:val="002F1348"/>
    <w:rsid w:val="002F3851"/>
    <w:rsid w:val="002F4189"/>
    <w:rsid w:val="00300D1E"/>
    <w:rsid w:val="00305A97"/>
    <w:rsid w:val="0031012D"/>
    <w:rsid w:val="00313C1D"/>
    <w:rsid w:val="00322B85"/>
    <w:rsid w:val="00337047"/>
    <w:rsid w:val="00344F01"/>
    <w:rsid w:val="00351F19"/>
    <w:rsid w:val="003520B1"/>
    <w:rsid w:val="0035310D"/>
    <w:rsid w:val="003539FF"/>
    <w:rsid w:val="003547AC"/>
    <w:rsid w:val="003566BB"/>
    <w:rsid w:val="00362F3F"/>
    <w:rsid w:val="00367E83"/>
    <w:rsid w:val="003851A0"/>
    <w:rsid w:val="0038597F"/>
    <w:rsid w:val="003923D4"/>
    <w:rsid w:val="003A7BF5"/>
    <w:rsid w:val="003A7E89"/>
    <w:rsid w:val="003B33BF"/>
    <w:rsid w:val="003B6A4E"/>
    <w:rsid w:val="003C1739"/>
    <w:rsid w:val="003C2692"/>
    <w:rsid w:val="003C2D66"/>
    <w:rsid w:val="003C3FCF"/>
    <w:rsid w:val="003C4352"/>
    <w:rsid w:val="003C6BEA"/>
    <w:rsid w:val="003D08F4"/>
    <w:rsid w:val="003D680E"/>
    <w:rsid w:val="003E1B33"/>
    <w:rsid w:val="003E1E33"/>
    <w:rsid w:val="003E2257"/>
    <w:rsid w:val="003E7523"/>
    <w:rsid w:val="004070E5"/>
    <w:rsid w:val="00411528"/>
    <w:rsid w:val="00416F0E"/>
    <w:rsid w:val="00417331"/>
    <w:rsid w:val="00417A7A"/>
    <w:rsid w:val="004327FA"/>
    <w:rsid w:val="00433CFE"/>
    <w:rsid w:val="004347C7"/>
    <w:rsid w:val="0043719C"/>
    <w:rsid w:val="004427D5"/>
    <w:rsid w:val="00443505"/>
    <w:rsid w:val="00454083"/>
    <w:rsid w:val="00455E34"/>
    <w:rsid w:val="00460308"/>
    <w:rsid w:val="004760CA"/>
    <w:rsid w:val="00476868"/>
    <w:rsid w:val="004772FE"/>
    <w:rsid w:val="00493E07"/>
    <w:rsid w:val="00497D8B"/>
    <w:rsid w:val="004A58A9"/>
    <w:rsid w:val="004B01B4"/>
    <w:rsid w:val="004B10D4"/>
    <w:rsid w:val="004B4E11"/>
    <w:rsid w:val="004B5F9B"/>
    <w:rsid w:val="004B674F"/>
    <w:rsid w:val="004C1273"/>
    <w:rsid w:val="004C67E3"/>
    <w:rsid w:val="004D1CD2"/>
    <w:rsid w:val="004D6835"/>
    <w:rsid w:val="004E0BD2"/>
    <w:rsid w:val="004E1AC8"/>
    <w:rsid w:val="004E3889"/>
    <w:rsid w:val="004F1E36"/>
    <w:rsid w:val="004F360B"/>
    <w:rsid w:val="004F6281"/>
    <w:rsid w:val="004F6F88"/>
    <w:rsid w:val="005028E0"/>
    <w:rsid w:val="00503688"/>
    <w:rsid w:val="0050625D"/>
    <w:rsid w:val="00511A12"/>
    <w:rsid w:val="00512253"/>
    <w:rsid w:val="00515B56"/>
    <w:rsid w:val="00517632"/>
    <w:rsid w:val="00522A38"/>
    <w:rsid w:val="005253AF"/>
    <w:rsid w:val="005259E9"/>
    <w:rsid w:val="005407B4"/>
    <w:rsid w:val="00544C18"/>
    <w:rsid w:val="00551EBE"/>
    <w:rsid w:val="00555A5D"/>
    <w:rsid w:val="00560EEC"/>
    <w:rsid w:val="00565A96"/>
    <w:rsid w:val="00593091"/>
    <w:rsid w:val="00593A84"/>
    <w:rsid w:val="005A7A0F"/>
    <w:rsid w:val="005B4CB5"/>
    <w:rsid w:val="005B4CC5"/>
    <w:rsid w:val="005B7555"/>
    <w:rsid w:val="005C46F6"/>
    <w:rsid w:val="005C4ED3"/>
    <w:rsid w:val="005C6E08"/>
    <w:rsid w:val="005D292E"/>
    <w:rsid w:val="005E55FA"/>
    <w:rsid w:val="005F2162"/>
    <w:rsid w:val="005F6A76"/>
    <w:rsid w:val="006000D1"/>
    <w:rsid w:val="006061B8"/>
    <w:rsid w:val="006269F8"/>
    <w:rsid w:val="00626BF2"/>
    <w:rsid w:val="00632CB5"/>
    <w:rsid w:val="00632E11"/>
    <w:rsid w:val="006373C7"/>
    <w:rsid w:val="006462D9"/>
    <w:rsid w:val="00650336"/>
    <w:rsid w:val="00653AE6"/>
    <w:rsid w:val="0065648F"/>
    <w:rsid w:val="00665908"/>
    <w:rsid w:val="006659C3"/>
    <w:rsid w:val="00666394"/>
    <w:rsid w:val="00667E3F"/>
    <w:rsid w:val="006753F5"/>
    <w:rsid w:val="00676AAF"/>
    <w:rsid w:val="0067774B"/>
    <w:rsid w:val="0068074B"/>
    <w:rsid w:val="00692ACE"/>
    <w:rsid w:val="00697F16"/>
    <w:rsid w:val="006A3C5D"/>
    <w:rsid w:val="006A63D6"/>
    <w:rsid w:val="006B2E85"/>
    <w:rsid w:val="006B4F3A"/>
    <w:rsid w:val="006B5B02"/>
    <w:rsid w:val="006C15A5"/>
    <w:rsid w:val="006C5024"/>
    <w:rsid w:val="006D264B"/>
    <w:rsid w:val="006D6DB0"/>
    <w:rsid w:val="006E12B7"/>
    <w:rsid w:val="006E1EF7"/>
    <w:rsid w:val="00703642"/>
    <w:rsid w:val="00704306"/>
    <w:rsid w:val="00706F19"/>
    <w:rsid w:val="00717B76"/>
    <w:rsid w:val="00720393"/>
    <w:rsid w:val="007252C4"/>
    <w:rsid w:val="00733B38"/>
    <w:rsid w:val="00735CA2"/>
    <w:rsid w:val="00740647"/>
    <w:rsid w:val="00742384"/>
    <w:rsid w:val="0075151D"/>
    <w:rsid w:val="00755D9E"/>
    <w:rsid w:val="007572F2"/>
    <w:rsid w:val="00765420"/>
    <w:rsid w:val="00765AEF"/>
    <w:rsid w:val="007716B8"/>
    <w:rsid w:val="00775A2B"/>
    <w:rsid w:val="00776E0C"/>
    <w:rsid w:val="007773F2"/>
    <w:rsid w:val="0078412D"/>
    <w:rsid w:val="00792D3F"/>
    <w:rsid w:val="00794EB3"/>
    <w:rsid w:val="00797F2B"/>
    <w:rsid w:val="007A1B40"/>
    <w:rsid w:val="007A2EF0"/>
    <w:rsid w:val="007B4662"/>
    <w:rsid w:val="007B7A7D"/>
    <w:rsid w:val="007C2B8F"/>
    <w:rsid w:val="007C3B72"/>
    <w:rsid w:val="007C435A"/>
    <w:rsid w:val="007C4444"/>
    <w:rsid w:val="007C4F24"/>
    <w:rsid w:val="007D20C0"/>
    <w:rsid w:val="007D349E"/>
    <w:rsid w:val="007D6CF2"/>
    <w:rsid w:val="007E0294"/>
    <w:rsid w:val="007E56FC"/>
    <w:rsid w:val="007E6320"/>
    <w:rsid w:val="007E659B"/>
    <w:rsid w:val="007F15B3"/>
    <w:rsid w:val="007F6EDD"/>
    <w:rsid w:val="00802D3A"/>
    <w:rsid w:val="00812868"/>
    <w:rsid w:val="00813C28"/>
    <w:rsid w:val="00815AAE"/>
    <w:rsid w:val="0081762B"/>
    <w:rsid w:val="00821813"/>
    <w:rsid w:val="00821C11"/>
    <w:rsid w:val="00827334"/>
    <w:rsid w:val="00827A50"/>
    <w:rsid w:val="00833595"/>
    <w:rsid w:val="00837A13"/>
    <w:rsid w:val="0084443D"/>
    <w:rsid w:val="008445B2"/>
    <w:rsid w:val="00846C54"/>
    <w:rsid w:val="00851A55"/>
    <w:rsid w:val="0085347F"/>
    <w:rsid w:val="00854FE2"/>
    <w:rsid w:val="0085547D"/>
    <w:rsid w:val="00857F21"/>
    <w:rsid w:val="0086013C"/>
    <w:rsid w:val="00871BC6"/>
    <w:rsid w:val="008728CB"/>
    <w:rsid w:val="00875C64"/>
    <w:rsid w:val="00875F01"/>
    <w:rsid w:val="00881E90"/>
    <w:rsid w:val="00883133"/>
    <w:rsid w:val="008845C0"/>
    <w:rsid w:val="00885396"/>
    <w:rsid w:val="0088661B"/>
    <w:rsid w:val="00892EF0"/>
    <w:rsid w:val="008945EF"/>
    <w:rsid w:val="008A142C"/>
    <w:rsid w:val="008B36A6"/>
    <w:rsid w:val="008C2E13"/>
    <w:rsid w:val="008D27F0"/>
    <w:rsid w:val="008E09B6"/>
    <w:rsid w:val="008E16E5"/>
    <w:rsid w:val="008E268C"/>
    <w:rsid w:val="008E4F22"/>
    <w:rsid w:val="008E722E"/>
    <w:rsid w:val="008F37C8"/>
    <w:rsid w:val="008F693E"/>
    <w:rsid w:val="00910275"/>
    <w:rsid w:val="00913A12"/>
    <w:rsid w:val="00915926"/>
    <w:rsid w:val="00917387"/>
    <w:rsid w:val="0091776A"/>
    <w:rsid w:val="00921A5F"/>
    <w:rsid w:val="009264B9"/>
    <w:rsid w:val="00926539"/>
    <w:rsid w:val="0094363F"/>
    <w:rsid w:val="00947D7D"/>
    <w:rsid w:val="009543AB"/>
    <w:rsid w:val="009604FA"/>
    <w:rsid w:val="0097083C"/>
    <w:rsid w:val="00972466"/>
    <w:rsid w:val="0097488C"/>
    <w:rsid w:val="0098178D"/>
    <w:rsid w:val="009838FD"/>
    <w:rsid w:val="00985EC3"/>
    <w:rsid w:val="009942E0"/>
    <w:rsid w:val="00996110"/>
    <w:rsid w:val="009A0A77"/>
    <w:rsid w:val="009A1689"/>
    <w:rsid w:val="009A1762"/>
    <w:rsid w:val="009A6E7F"/>
    <w:rsid w:val="009B2C63"/>
    <w:rsid w:val="009B33DC"/>
    <w:rsid w:val="009B4CC7"/>
    <w:rsid w:val="009B5715"/>
    <w:rsid w:val="009B7F85"/>
    <w:rsid w:val="009C5B67"/>
    <w:rsid w:val="009C5E0B"/>
    <w:rsid w:val="009C78C1"/>
    <w:rsid w:val="009D04D2"/>
    <w:rsid w:val="009D4B36"/>
    <w:rsid w:val="009D5CB9"/>
    <w:rsid w:val="009E160E"/>
    <w:rsid w:val="009E3EB1"/>
    <w:rsid w:val="009E59CC"/>
    <w:rsid w:val="009F194B"/>
    <w:rsid w:val="009F1C70"/>
    <w:rsid w:val="009F3FF0"/>
    <w:rsid w:val="00A0740A"/>
    <w:rsid w:val="00A117AC"/>
    <w:rsid w:val="00A11FD3"/>
    <w:rsid w:val="00A3088B"/>
    <w:rsid w:val="00A35971"/>
    <w:rsid w:val="00A36D4E"/>
    <w:rsid w:val="00A53AA2"/>
    <w:rsid w:val="00A53AF3"/>
    <w:rsid w:val="00A575EE"/>
    <w:rsid w:val="00A61E38"/>
    <w:rsid w:val="00A647BE"/>
    <w:rsid w:val="00A759DD"/>
    <w:rsid w:val="00A83EF5"/>
    <w:rsid w:val="00A869F0"/>
    <w:rsid w:val="00A86A2A"/>
    <w:rsid w:val="00A94D05"/>
    <w:rsid w:val="00AA0D99"/>
    <w:rsid w:val="00AA5840"/>
    <w:rsid w:val="00AB26A3"/>
    <w:rsid w:val="00AC401F"/>
    <w:rsid w:val="00AC4F7F"/>
    <w:rsid w:val="00AC72C8"/>
    <w:rsid w:val="00AD1044"/>
    <w:rsid w:val="00AD23B5"/>
    <w:rsid w:val="00AD2CEA"/>
    <w:rsid w:val="00AD41B9"/>
    <w:rsid w:val="00AE2C9D"/>
    <w:rsid w:val="00AE3D89"/>
    <w:rsid w:val="00AF3599"/>
    <w:rsid w:val="00AF44DA"/>
    <w:rsid w:val="00AF6571"/>
    <w:rsid w:val="00B06D47"/>
    <w:rsid w:val="00B11172"/>
    <w:rsid w:val="00B14166"/>
    <w:rsid w:val="00B16E3A"/>
    <w:rsid w:val="00B20E33"/>
    <w:rsid w:val="00B2389B"/>
    <w:rsid w:val="00B313BF"/>
    <w:rsid w:val="00B418B6"/>
    <w:rsid w:val="00B4199C"/>
    <w:rsid w:val="00B45F55"/>
    <w:rsid w:val="00B4685F"/>
    <w:rsid w:val="00B50F12"/>
    <w:rsid w:val="00B639FF"/>
    <w:rsid w:val="00B67C9F"/>
    <w:rsid w:val="00B67FAF"/>
    <w:rsid w:val="00B72F95"/>
    <w:rsid w:val="00B75191"/>
    <w:rsid w:val="00B87597"/>
    <w:rsid w:val="00B93EB6"/>
    <w:rsid w:val="00B94A93"/>
    <w:rsid w:val="00BA0181"/>
    <w:rsid w:val="00BA7809"/>
    <w:rsid w:val="00BB1F1A"/>
    <w:rsid w:val="00BB23E5"/>
    <w:rsid w:val="00BB3A81"/>
    <w:rsid w:val="00BB7ECF"/>
    <w:rsid w:val="00BD17F9"/>
    <w:rsid w:val="00BD2C51"/>
    <w:rsid w:val="00BD7937"/>
    <w:rsid w:val="00BE389B"/>
    <w:rsid w:val="00BE6447"/>
    <w:rsid w:val="00BF690F"/>
    <w:rsid w:val="00BF77EE"/>
    <w:rsid w:val="00BF79A5"/>
    <w:rsid w:val="00C02331"/>
    <w:rsid w:val="00C02989"/>
    <w:rsid w:val="00C0546D"/>
    <w:rsid w:val="00C05A66"/>
    <w:rsid w:val="00C10F5C"/>
    <w:rsid w:val="00C124A2"/>
    <w:rsid w:val="00C159F0"/>
    <w:rsid w:val="00C15A94"/>
    <w:rsid w:val="00C15F9C"/>
    <w:rsid w:val="00C208B1"/>
    <w:rsid w:val="00C217F4"/>
    <w:rsid w:val="00C27BCF"/>
    <w:rsid w:val="00C329C9"/>
    <w:rsid w:val="00C33A34"/>
    <w:rsid w:val="00C374D4"/>
    <w:rsid w:val="00C37B28"/>
    <w:rsid w:val="00C40D1B"/>
    <w:rsid w:val="00C438E8"/>
    <w:rsid w:val="00C44589"/>
    <w:rsid w:val="00C52746"/>
    <w:rsid w:val="00C574DA"/>
    <w:rsid w:val="00C60166"/>
    <w:rsid w:val="00C678C3"/>
    <w:rsid w:val="00C67A7E"/>
    <w:rsid w:val="00C67BB5"/>
    <w:rsid w:val="00C90163"/>
    <w:rsid w:val="00C92299"/>
    <w:rsid w:val="00C94869"/>
    <w:rsid w:val="00C976FF"/>
    <w:rsid w:val="00C977B2"/>
    <w:rsid w:val="00CA4F7C"/>
    <w:rsid w:val="00CB2055"/>
    <w:rsid w:val="00CB61A4"/>
    <w:rsid w:val="00CB7F3E"/>
    <w:rsid w:val="00CC0D2B"/>
    <w:rsid w:val="00CC1C25"/>
    <w:rsid w:val="00CC4F6E"/>
    <w:rsid w:val="00CD0831"/>
    <w:rsid w:val="00CD2B75"/>
    <w:rsid w:val="00CD4CE5"/>
    <w:rsid w:val="00CD54F1"/>
    <w:rsid w:val="00CF2FAE"/>
    <w:rsid w:val="00CF31BD"/>
    <w:rsid w:val="00CF3952"/>
    <w:rsid w:val="00D03AD6"/>
    <w:rsid w:val="00D054C9"/>
    <w:rsid w:val="00D130B8"/>
    <w:rsid w:val="00D15EB0"/>
    <w:rsid w:val="00D2086E"/>
    <w:rsid w:val="00D23BB4"/>
    <w:rsid w:val="00D23C75"/>
    <w:rsid w:val="00D30700"/>
    <w:rsid w:val="00D37AEA"/>
    <w:rsid w:val="00D40116"/>
    <w:rsid w:val="00D40596"/>
    <w:rsid w:val="00D4537D"/>
    <w:rsid w:val="00D51296"/>
    <w:rsid w:val="00D62AA5"/>
    <w:rsid w:val="00D700B2"/>
    <w:rsid w:val="00D710BA"/>
    <w:rsid w:val="00D72D39"/>
    <w:rsid w:val="00D76817"/>
    <w:rsid w:val="00D80F1D"/>
    <w:rsid w:val="00D81F3A"/>
    <w:rsid w:val="00D82DED"/>
    <w:rsid w:val="00D8668E"/>
    <w:rsid w:val="00D8698A"/>
    <w:rsid w:val="00D8765B"/>
    <w:rsid w:val="00D90C36"/>
    <w:rsid w:val="00D94E56"/>
    <w:rsid w:val="00D9509A"/>
    <w:rsid w:val="00DA3043"/>
    <w:rsid w:val="00DB0F51"/>
    <w:rsid w:val="00DB32F9"/>
    <w:rsid w:val="00DC2962"/>
    <w:rsid w:val="00DC4282"/>
    <w:rsid w:val="00DC4FB3"/>
    <w:rsid w:val="00DC68BC"/>
    <w:rsid w:val="00DD0744"/>
    <w:rsid w:val="00DD6161"/>
    <w:rsid w:val="00E11AD1"/>
    <w:rsid w:val="00E1728A"/>
    <w:rsid w:val="00E23500"/>
    <w:rsid w:val="00E23C19"/>
    <w:rsid w:val="00E248F0"/>
    <w:rsid w:val="00E449C6"/>
    <w:rsid w:val="00E458B1"/>
    <w:rsid w:val="00E5120F"/>
    <w:rsid w:val="00E53C29"/>
    <w:rsid w:val="00E60562"/>
    <w:rsid w:val="00E66992"/>
    <w:rsid w:val="00E66F3C"/>
    <w:rsid w:val="00E74039"/>
    <w:rsid w:val="00E75256"/>
    <w:rsid w:val="00E82D29"/>
    <w:rsid w:val="00E90CD9"/>
    <w:rsid w:val="00E9308F"/>
    <w:rsid w:val="00E939F3"/>
    <w:rsid w:val="00E93E28"/>
    <w:rsid w:val="00E9693B"/>
    <w:rsid w:val="00EA2041"/>
    <w:rsid w:val="00EA2174"/>
    <w:rsid w:val="00EA344B"/>
    <w:rsid w:val="00EA5A85"/>
    <w:rsid w:val="00EB2FD1"/>
    <w:rsid w:val="00EB50C3"/>
    <w:rsid w:val="00EB6025"/>
    <w:rsid w:val="00EC09F4"/>
    <w:rsid w:val="00EC3D30"/>
    <w:rsid w:val="00EC49A1"/>
    <w:rsid w:val="00ED4192"/>
    <w:rsid w:val="00ED5127"/>
    <w:rsid w:val="00EE0601"/>
    <w:rsid w:val="00EE0A86"/>
    <w:rsid w:val="00EF192E"/>
    <w:rsid w:val="00EF455D"/>
    <w:rsid w:val="00F031F9"/>
    <w:rsid w:val="00F11D69"/>
    <w:rsid w:val="00F14B61"/>
    <w:rsid w:val="00F152CD"/>
    <w:rsid w:val="00F179CF"/>
    <w:rsid w:val="00F21AE4"/>
    <w:rsid w:val="00F24E83"/>
    <w:rsid w:val="00F277E3"/>
    <w:rsid w:val="00F30F25"/>
    <w:rsid w:val="00F3163B"/>
    <w:rsid w:val="00F35EFF"/>
    <w:rsid w:val="00F372F9"/>
    <w:rsid w:val="00F4502D"/>
    <w:rsid w:val="00F45650"/>
    <w:rsid w:val="00F47094"/>
    <w:rsid w:val="00F56182"/>
    <w:rsid w:val="00F65CC8"/>
    <w:rsid w:val="00F74002"/>
    <w:rsid w:val="00F770DB"/>
    <w:rsid w:val="00F77E25"/>
    <w:rsid w:val="00F80A89"/>
    <w:rsid w:val="00F80E9E"/>
    <w:rsid w:val="00F942EA"/>
    <w:rsid w:val="00F94A53"/>
    <w:rsid w:val="00F97EB6"/>
    <w:rsid w:val="00FA0928"/>
    <w:rsid w:val="00FA5719"/>
    <w:rsid w:val="00FB0099"/>
    <w:rsid w:val="00FB0599"/>
    <w:rsid w:val="00FC1417"/>
    <w:rsid w:val="00FC1848"/>
    <w:rsid w:val="00FC7B6D"/>
    <w:rsid w:val="00FD7E1B"/>
    <w:rsid w:val="00FE4B6C"/>
    <w:rsid w:val="00FE5D11"/>
    <w:rsid w:val="00FE5DCF"/>
    <w:rsid w:val="00FF071E"/>
    <w:rsid w:val="00FF6F9B"/>
    <w:rsid w:val="18973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7F7466A-C9ED-48A4-8124-83217425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2.xml><?xml version="1.0" encoding="utf-8"?>
<ds:datastoreItem xmlns:ds="http://schemas.openxmlformats.org/officeDocument/2006/customXml" ds:itemID="{74B9B8AF-797F-467A-AA74-B5799ED9E381}">
  <ds:schemaRefs>
    <ds:schemaRef ds:uri="http://purl.org/dc/elements/1.1/"/>
    <ds:schemaRef ds:uri="http://schemas.microsoft.com/office/2006/metadata/propertie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4.xml><?xml version="1.0" encoding="utf-8"?>
<ds:datastoreItem xmlns:ds="http://schemas.openxmlformats.org/officeDocument/2006/customXml" ds:itemID="{82FC3E21-7BBE-4DB6-AC50-5EFD027A2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TotalTime>
  <Pages>32</Pages>
  <Words>8566</Words>
  <Characters>48828</Characters>
  <Application>Microsoft Office Word</Application>
  <DocSecurity>8</DocSecurity>
  <Lines>406</Lines>
  <Paragraphs>114</Paragraphs>
  <ScaleCrop>false</ScaleCrop>
  <Company>National Grid</Company>
  <LinksUpToDate>false</LinksUpToDate>
  <CharactersWithSpaces>57280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Kat Higby [NESO]</cp:lastModifiedBy>
  <cp:revision>7</cp:revision>
  <cp:lastPrinted>2011-09-29T18:17:00Z</cp:lastPrinted>
  <dcterms:created xsi:type="dcterms:W3CDTF">2025-09-08T21:47:00Z</dcterms:created>
  <dcterms:modified xsi:type="dcterms:W3CDTF">2025-09-12T09:29:00Z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0x0101005BC261C8F09564428ABFA751934FCA20</vt:lpwstr>
  </property>
  <property fmtid="{D5CDD505-2E9C-101B-9397-08002B2CF9AE}" pid="18" name="MediaServiceImageTags">
    <vt:lpwstr/>
  </property>
  <property fmtid="{D5CDD505-2E9C-101B-9397-08002B2CF9AE}" pid="19" name="Order">
    <vt:r8>9277800</vt:r8>
  </property>
  <property fmtid="{D5CDD505-2E9C-101B-9397-08002B2CF9AE}" pid="20" name="docLang">
    <vt:lpwstr>en</vt:lpwstr>
  </property>
</Properties>
</file>